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19F" w:rsidRDefault="003B719F" w:rsidP="003B719F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Cambria" w:eastAsia="Cambria" w:hAnsi="Cambria" w:cs="Cambria"/>
          <w:color w:val="00000A"/>
          <w:sz w:val="24"/>
          <w:szCs w:val="24"/>
        </w:rPr>
      </w:pPr>
      <w:r>
        <w:rPr>
          <w:noProof/>
          <w:color w:val="00000A"/>
          <w:sz w:val="24"/>
          <w:szCs w:val="24"/>
        </w:rPr>
        <w:drawing>
          <wp:inline distT="0" distB="0" distL="114300" distR="114300">
            <wp:extent cx="2466975" cy="942975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942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B719F" w:rsidRDefault="003B719F" w:rsidP="003B719F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  <w:sz w:val="24"/>
          <w:szCs w:val="24"/>
        </w:rPr>
      </w:pPr>
    </w:p>
    <w:p w:rsidR="003B719F" w:rsidRDefault="003B719F" w:rsidP="003B719F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Cambria" w:eastAsia="Cambria" w:hAnsi="Cambria" w:cs="Cambria"/>
          <w:color w:val="00000A"/>
          <w:sz w:val="24"/>
          <w:szCs w:val="24"/>
        </w:rPr>
      </w:pPr>
      <w:r>
        <w:rPr>
          <w:rFonts w:ascii="Cambria" w:eastAsia="Cambria" w:hAnsi="Cambria" w:cs="Cambria"/>
          <w:b/>
          <w:color w:val="00000A"/>
          <w:sz w:val="24"/>
          <w:szCs w:val="24"/>
        </w:rPr>
        <w:t>Towarzystwo Opieki nad Ociemniałymi Stowarzyszenie</w:t>
      </w:r>
    </w:p>
    <w:p w:rsidR="003B719F" w:rsidRDefault="003B719F" w:rsidP="003B719F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Cambria" w:eastAsia="Cambria" w:hAnsi="Cambria" w:cs="Cambria"/>
          <w:color w:val="00000A"/>
          <w:sz w:val="24"/>
          <w:szCs w:val="24"/>
        </w:rPr>
      </w:pPr>
      <w:r>
        <w:rPr>
          <w:rFonts w:ascii="Cambria" w:eastAsia="Cambria" w:hAnsi="Cambria" w:cs="Cambria"/>
          <w:color w:val="00000A"/>
          <w:sz w:val="24"/>
          <w:szCs w:val="24"/>
        </w:rPr>
        <w:t>Laski, ul. Brzozowa 75, 05-080 Izabelin</w:t>
      </w:r>
    </w:p>
    <w:p w:rsidR="003B719F" w:rsidRDefault="003B719F" w:rsidP="003B719F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  <w:sz w:val="24"/>
          <w:szCs w:val="24"/>
        </w:rPr>
      </w:pPr>
    </w:p>
    <w:p w:rsidR="003B719F" w:rsidRDefault="003B719F" w:rsidP="003B719F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Cambria" w:eastAsia="Cambria" w:hAnsi="Cambria" w:cs="Cambria"/>
          <w:color w:val="00000A"/>
          <w:sz w:val="24"/>
          <w:szCs w:val="24"/>
        </w:rPr>
      </w:pPr>
      <w:r>
        <w:rPr>
          <w:rFonts w:ascii="Cambria" w:eastAsia="Cambria" w:hAnsi="Cambria" w:cs="Cambria"/>
          <w:color w:val="00000A"/>
          <w:sz w:val="24"/>
          <w:szCs w:val="24"/>
        </w:rPr>
        <w:t>Tel.: (22) 752 30 00 | email: tono@laski.edu.pl</w:t>
      </w:r>
    </w:p>
    <w:p w:rsidR="003B719F" w:rsidRDefault="003B719F" w:rsidP="003B719F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Cambria" w:eastAsia="Cambria" w:hAnsi="Cambria" w:cs="Cambria"/>
          <w:color w:val="00000A"/>
          <w:sz w:val="24"/>
          <w:szCs w:val="24"/>
        </w:rPr>
      </w:pPr>
      <w:r>
        <w:rPr>
          <w:rFonts w:ascii="Cambria" w:eastAsia="Cambria" w:hAnsi="Cambria" w:cs="Cambria"/>
          <w:color w:val="00000A"/>
          <w:sz w:val="24"/>
          <w:szCs w:val="24"/>
        </w:rPr>
        <w:t>KRS 0000054086 | NIP 5270209913 | REGON 007025977</w:t>
      </w:r>
    </w:p>
    <w:p w:rsidR="003B719F" w:rsidRDefault="003B719F" w:rsidP="003B719F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  <w:sz w:val="24"/>
          <w:szCs w:val="24"/>
        </w:rPr>
      </w:pPr>
    </w:p>
    <w:p w:rsidR="00B834C2" w:rsidRDefault="00B834C2" w:rsidP="00B834C2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Cambria" w:eastAsia="Cambria" w:hAnsi="Cambria" w:cs="Cambria"/>
          <w:color w:val="FF0000"/>
          <w:sz w:val="32"/>
          <w:szCs w:val="32"/>
        </w:rPr>
      </w:pPr>
      <w:r>
        <w:rPr>
          <w:rFonts w:ascii="Cambria" w:eastAsia="Cambria" w:hAnsi="Cambria" w:cs="Cambria"/>
          <w:b/>
          <w:color w:val="00000A"/>
          <w:sz w:val="32"/>
          <w:szCs w:val="32"/>
        </w:rPr>
        <w:t>nr 01/08/2024/WSML</w:t>
      </w:r>
    </w:p>
    <w:p w:rsidR="00B834C2" w:rsidRDefault="00B834C2" w:rsidP="00B834C2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FF0000"/>
          <w:sz w:val="32"/>
          <w:szCs w:val="32"/>
        </w:rPr>
      </w:pPr>
    </w:p>
    <w:p w:rsidR="00B834C2" w:rsidRDefault="00B834C2" w:rsidP="00B834C2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FF0000"/>
          <w:sz w:val="32"/>
          <w:szCs w:val="32"/>
        </w:rPr>
      </w:pPr>
    </w:p>
    <w:tbl>
      <w:tblPr>
        <w:tblW w:w="9399" w:type="dxa"/>
        <w:tblLayout w:type="fixed"/>
        <w:tblLook w:val="0000"/>
      </w:tblPr>
      <w:tblGrid>
        <w:gridCol w:w="2350"/>
        <w:gridCol w:w="7049"/>
      </w:tblGrid>
      <w:tr w:rsidR="00B834C2" w:rsidTr="00A17F20">
        <w:trPr>
          <w:trHeight w:val="355"/>
        </w:trPr>
        <w:tc>
          <w:tcPr>
            <w:tcW w:w="2350" w:type="dxa"/>
            <w:shd w:val="clear" w:color="auto" w:fill="FFFFFF"/>
          </w:tcPr>
          <w:p w:rsidR="00B834C2" w:rsidRDefault="00B834C2" w:rsidP="00A17F20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000A"/>
                <w:sz w:val="24"/>
                <w:szCs w:val="24"/>
              </w:rPr>
            </w:pPr>
            <w:bookmarkStart w:id="0" w:name="_heading=h.30j0zll" w:colFirst="0" w:colLast="0"/>
            <w:bookmarkEnd w:id="0"/>
            <w:r>
              <w:rPr>
                <w:rFonts w:ascii="Cambria" w:eastAsia="Cambria" w:hAnsi="Cambria" w:cs="Cambria"/>
                <w:color w:val="00000A"/>
                <w:sz w:val="24"/>
                <w:szCs w:val="24"/>
              </w:rPr>
              <w:t>Nazwa zapytania:</w:t>
            </w:r>
          </w:p>
        </w:tc>
        <w:tc>
          <w:tcPr>
            <w:tcW w:w="7049" w:type="dxa"/>
            <w:shd w:val="clear" w:color="auto" w:fill="FFFFFF"/>
          </w:tcPr>
          <w:p w:rsidR="00B834C2" w:rsidRDefault="00B834C2" w:rsidP="00A17F20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A"/>
                <w:sz w:val="24"/>
                <w:szCs w:val="24"/>
              </w:rPr>
            </w:pPr>
            <w:r w:rsidRPr="00B20407">
              <w:rPr>
                <w:rFonts w:ascii="Cambria" w:eastAsia="Cambria" w:hAnsi="Cambria" w:cs="Cambria"/>
                <w:b/>
                <w:color w:val="00000A"/>
                <w:sz w:val="24"/>
                <w:szCs w:val="24"/>
              </w:rPr>
              <w:t>Budowa zespołu mieszkań dla Wspomaganych Społeczności Mieszkaniowych (WSM) zlokalizowanego na terenie Towarzystwa Opieki nad Ociemniałymi w Laskach</w:t>
            </w:r>
          </w:p>
        </w:tc>
      </w:tr>
    </w:tbl>
    <w:p w:rsidR="00773DB5" w:rsidRDefault="00773DB5" w:rsidP="003B719F">
      <w:pPr>
        <w:spacing w:after="120" w:line="240" w:lineRule="auto"/>
        <w:rPr>
          <w:rFonts w:ascii="Cambria" w:eastAsia="Cambria" w:hAnsi="Cambria" w:cs="Cambria"/>
          <w:b/>
          <w:sz w:val="20"/>
          <w:szCs w:val="20"/>
        </w:rPr>
      </w:pPr>
    </w:p>
    <w:p w:rsidR="00773DB5" w:rsidRDefault="00773DB5">
      <w:pPr>
        <w:spacing w:after="0" w:line="240" w:lineRule="auto"/>
        <w:jc w:val="right"/>
        <w:rPr>
          <w:rFonts w:ascii="Cambria" w:eastAsia="Cambria" w:hAnsi="Cambria" w:cs="Cambria"/>
          <w:b/>
          <w:sz w:val="20"/>
          <w:szCs w:val="20"/>
        </w:rPr>
      </w:pPr>
    </w:p>
    <w:p w:rsidR="00B834C2" w:rsidRDefault="00B834C2">
      <w:pPr>
        <w:rPr>
          <w:rFonts w:ascii="Cambria" w:eastAsia="Cambria" w:hAnsi="Cambria" w:cs="Cambria"/>
          <w:b/>
          <w:color w:val="000000"/>
          <w:sz w:val="20"/>
          <w:szCs w:val="20"/>
        </w:rPr>
      </w:pPr>
      <w:r>
        <w:rPr>
          <w:rFonts w:ascii="Cambria" w:eastAsia="Cambria" w:hAnsi="Cambria" w:cs="Cambria"/>
          <w:b/>
          <w:color w:val="000000"/>
          <w:sz w:val="20"/>
          <w:szCs w:val="20"/>
        </w:rPr>
        <w:br w:type="page"/>
      </w:r>
    </w:p>
    <w:p w:rsidR="00773DB5" w:rsidRDefault="00773D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b/>
          <w:color w:val="000000"/>
          <w:sz w:val="20"/>
          <w:szCs w:val="20"/>
        </w:rPr>
      </w:pPr>
    </w:p>
    <w:p w:rsidR="00773DB5" w:rsidRDefault="00773DB5">
      <w:pPr>
        <w:spacing w:after="120" w:line="240" w:lineRule="auto"/>
        <w:rPr>
          <w:rFonts w:ascii="Cambria" w:eastAsia="Cambria" w:hAnsi="Cambria" w:cs="Cambria"/>
          <w:sz w:val="20"/>
          <w:szCs w:val="20"/>
          <w:u w:val="single"/>
        </w:rPr>
      </w:pPr>
      <w:bookmarkStart w:id="1" w:name="_heading=h.gjdgxs" w:colFirst="0" w:colLast="0"/>
      <w:bookmarkEnd w:id="1"/>
    </w:p>
    <w:p w:rsidR="00773DB5" w:rsidRDefault="00481458">
      <w:pPr>
        <w:spacing w:after="120" w:line="240" w:lineRule="auto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  <w:u w:val="single"/>
        </w:rPr>
        <w:t>Nazwa albo imię i nazwisko wykonawcy (lub wykonawców)</w:t>
      </w:r>
      <w:r>
        <w:rPr>
          <w:rFonts w:ascii="Cambria" w:eastAsia="Cambria" w:hAnsi="Cambria" w:cs="Cambria"/>
          <w:sz w:val="20"/>
          <w:szCs w:val="20"/>
        </w:rPr>
        <w:t xml:space="preserve">: </w:t>
      </w:r>
    </w:p>
    <w:p w:rsidR="00773DB5" w:rsidRDefault="00481458">
      <w:pPr>
        <w:spacing w:after="120" w:line="240" w:lineRule="auto"/>
        <w:ind w:left="113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773DB5" w:rsidRDefault="00481458">
      <w:pPr>
        <w:spacing w:after="120" w:line="240" w:lineRule="auto"/>
        <w:ind w:left="113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773DB5" w:rsidRDefault="00481458">
      <w:p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  <w:u w:val="single"/>
        </w:rPr>
        <w:t>Dane adresowe wykonawcy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: </w:t>
      </w:r>
    </w:p>
    <w:p w:rsidR="00773DB5" w:rsidRDefault="00481458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13"/>
        <w:rPr>
          <w:rFonts w:ascii="Cambria" w:eastAsia="Cambria" w:hAnsi="Cambria" w:cs="Cambria"/>
          <w:b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Ulica, nr budynku i lokalu:</w:t>
      </w:r>
      <w:r>
        <w:rPr>
          <w:rFonts w:ascii="Cambria" w:eastAsia="Cambria" w:hAnsi="Cambria" w:cs="Cambria"/>
          <w:b/>
          <w:color w:val="000000"/>
          <w:sz w:val="20"/>
          <w:szCs w:val="20"/>
        </w:rPr>
        <w:t xml:space="preserve">  ……………………………………………..……    </w:t>
      </w:r>
      <w:r>
        <w:rPr>
          <w:rFonts w:ascii="Cambria" w:eastAsia="Cambria" w:hAnsi="Cambria" w:cs="Cambria"/>
          <w:color w:val="000000"/>
          <w:sz w:val="20"/>
          <w:szCs w:val="20"/>
        </w:rPr>
        <w:t>Miejscowość:</w:t>
      </w:r>
      <w:r>
        <w:rPr>
          <w:rFonts w:ascii="Cambria" w:eastAsia="Cambria" w:hAnsi="Cambria" w:cs="Cambria"/>
          <w:b/>
          <w:color w:val="000000"/>
          <w:sz w:val="20"/>
          <w:szCs w:val="20"/>
        </w:rPr>
        <w:t xml:space="preserve">  …………………………………………..</w:t>
      </w:r>
    </w:p>
    <w:p w:rsidR="00773DB5" w:rsidRDefault="00481458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13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 xml:space="preserve">Kod pocztowy:  </w:t>
      </w:r>
      <w:r>
        <w:rPr>
          <w:rFonts w:ascii="Cambria" w:eastAsia="Cambria" w:hAnsi="Cambria" w:cs="Cambria"/>
          <w:b/>
          <w:color w:val="000000"/>
          <w:sz w:val="20"/>
          <w:szCs w:val="20"/>
        </w:rPr>
        <w:t>……………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    Poczta:  </w:t>
      </w:r>
      <w:r>
        <w:rPr>
          <w:rFonts w:ascii="Cambria" w:eastAsia="Cambria" w:hAnsi="Cambria" w:cs="Cambria"/>
          <w:b/>
          <w:color w:val="000000"/>
          <w:sz w:val="20"/>
          <w:szCs w:val="20"/>
        </w:rPr>
        <w:t>…………………….………………..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    Województwo:  </w:t>
      </w:r>
      <w:r>
        <w:rPr>
          <w:rFonts w:ascii="Cambria" w:eastAsia="Cambria" w:hAnsi="Cambria" w:cs="Cambria"/>
          <w:b/>
          <w:color w:val="000000"/>
          <w:sz w:val="20"/>
          <w:szCs w:val="20"/>
        </w:rPr>
        <w:t>….………..………..………………….</w:t>
      </w:r>
    </w:p>
    <w:p w:rsidR="00773DB5" w:rsidRDefault="00481458">
      <w:p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 xml:space="preserve">Dane identyfikacyjne wykonawcy:    NIP:  </w:t>
      </w:r>
      <w:r>
        <w:rPr>
          <w:rFonts w:ascii="Cambria" w:eastAsia="Cambria" w:hAnsi="Cambria" w:cs="Cambria"/>
          <w:b/>
          <w:color w:val="000000"/>
          <w:sz w:val="20"/>
          <w:szCs w:val="20"/>
        </w:rPr>
        <w:t>.......................</w:t>
      </w:r>
      <w:r w:rsidR="00117BF6">
        <w:rPr>
          <w:rFonts w:ascii="Cambria" w:eastAsia="Cambria" w:hAnsi="Cambria" w:cs="Cambria"/>
          <w:b/>
          <w:color w:val="000000"/>
          <w:sz w:val="20"/>
          <w:szCs w:val="20"/>
        </w:rPr>
        <w:t>..............</w:t>
      </w:r>
      <w:r>
        <w:rPr>
          <w:rFonts w:ascii="Cambria" w:eastAsia="Cambria" w:hAnsi="Cambria" w:cs="Cambria"/>
          <w:b/>
          <w:color w:val="000000"/>
          <w:sz w:val="20"/>
          <w:szCs w:val="20"/>
        </w:rPr>
        <w:t>.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    REGON:  </w:t>
      </w:r>
      <w:r>
        <w:rPr>
          <w:rFonts w:ascii="Cambria" w:eastAsia="Cambria" w:hAnsi="Cambria" w:cs="Cambria"/>
          <w:b/>
          <w:color w:val="000000"/>
          <w:sz w:val="20"/>
          <w:szCs w:val="20"/>
        </w:rPr>
        <w:t xml:space="preserve">.........................  </w:t>
      </w:r>
    </w:p>
    <w:p w:rsidR="00773DB5" w:rsidRDefault="00481458">
      <w:p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 xml:space="preserve">Osoba uprawniona do kontaktów z zamawiającym:  </w:t>
      </w:r>
      <w:r>
        <w:rPr>
          <w:rFonts w:ascii="Cambria" w:eastAsia="Cambria" w:hAnsi="Cambria" w:cs="Cambria"/>
          <w:b/>
          <w:color w:val="000000"/>
          <w:sz w:val="20"/>
          <w:szCs w:val="20"/>
        </w:rPr>
        <w:t>.........................................................................................</w:t>
      </w:r>
    </w:p>
    <w:p w:rsidR="00773DB5" w:rsidRDefault="00481458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360" w:hanging="360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 xml:space="preserve">Telefon: </w:t>
      </w:r>
      <w:r>
        <w:rPr>
          <w:rFonts w:ascii="Cambria" w:eastAsia="Cambria" w:hAnsi="Cambria" w:cs="Cambria"/>
          <w:b/>
          <w:color w:val="000000"/>
          <w:sz w:val="20"/>
          <w:szCs w:val="20"/>
        </w:rPr>
        <w:t>....................................................................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   E-mail: </w:t>
      </w:r>
      <w:r>
        <w:rPr>
          <w:rFonts w:ascii="Cambria" w:eastAsia="Cambria" w:hAnsi="Cambria" w:cs="Cambria"/>
          <w:b/>
          <w:color w:val="000000"/>
          <w:sz w:val="20"/>
          <w:szCs w:val="20"/>
        </w:rPr>
        <w:t>.........................................................................</w:t>
      </w:r>
    </w:p>
    <w:p w:rsidR="00773DB5" w:rsidRDefault="004814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60" w:after="120" w:line="240" w:lineRule="auto"/>
        <w:ind w:left="454" w:hanging="454"/>
        <w:jc w:val="both"/>
        <w:rPr>
          <w:rFonts w:ascii="Cambria" w:eastAsia="Cambria" w:hAnsi="Cambria" w:cs="Cambria"/>
          <w:b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Niniejszym składamy ofertę na wykonanie przedmiotu zamówienia, za poniższą cenę:</w:t>
      </w:r>
    </w:p>
    <w:tbl>
      <w:tblPr>
        <w:tblStyle w:val="a0"/>
        <w:tblW w:w="9170" w:type="dxa"/>
        <w:jc w:val="righ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/>
      </w:tblPr>
      <w:tblGrid>
        <w:gridCol w:w="6658"/>
        <w:gridCol w:w="2512"/>
      </w:tblGrid>
      <w:tr w:rsidR="00773DB5">
        <w:trPr>
          <w:trHeight w:val="493"/>
          <w:jc w:val="right"/>
        </w:trPr>
        <w:tc>
          <w:tcPr>
            <w:tcW w:w="6658" w:type="dxa"/>
            <w:shd w:val="clear" w:color="auto" w:fill="FFF2CC"/>
            <w:vAlign w:val="center"/>
          </w:tcPr>
          <w:p w:rsidR="00773DB5" w:rsidRDefault="00481458">
            <w:pPr>
              <w:spacing w:after="0" w:line="240" w:lineRule="auto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 xml:space="preserve">CENA OFERTY BRUTTO  </w:t>
            </w:r>
          </w:p>
        </w:tc>
        <w:tc>
          <w:tcPr>
            <w:tcW w:w="2512" w:type="dxa"/>
            <w:shd w:val="clear" w:color="auto" w:fill="FFF2CC"/>
            <w:vAlign w:val="center"/>
          </w:tcPr>
          <w:p w:rsidR="00773DB5" w:rsidRDefault="00481458">
            <w:pPr>
              <w:spacing w:after="0" w:line="240" w:lineRule="auto"/>
              <w:jc w:val="right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>……………… zł</w:t>
            </w:r>
          </w:p>
        </w:tc>
      </w:tr>
      <w:tr w:rsidR="00773DB5">
        <w:trPr>
          <w:trHeight w:val="428"/>
          <w:jc w:val="right"/>
        </w:trPr>
        <w:tc>
          <w:tcPr>
            <w:tcW w:w="9170" w:type="dxa"/>
            <w:gridSpan w:val="2"/>
            <w:shd w:val="clear" w:color="auto" w:fill="auto"/>
            <w:vAlign w:val="center"/>
          </w:tcPr>
          <w:p w:rsidR="00773DB5" w:rsidRDefault="00481458">
            <w:pPr>
              <w:spacing w:after="0" w:line="240" w:lineRule="auto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słownie:  ……………………………………………………………………………………………………….…………………………</w:t>
            </w:r>
          </w:p>
        </w:tc>
      </w:tr>
      <w:tr w:rsidR="00773DB5">
        <w:trPr>
          <w:trHeight w:val="329"/>
          <w:jc w:val="right"/>
        </w:trPr>
        <w:tc>
          <w:tcPr>
            <w:tcW w:w="6658" w:type="dxa"/>
            <w:shd w:val="clear" w:color="auto" w:fill="auto"/>
            <w:vAlign w:val="center"/>
          </w:tcPr>
          <w:p w:rsidR="00773DB5" w:rsidRDefault="00481458">
            <w:pPr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Wartość podatku VAT wg stawki ……..%</w:t>
            </w:r>
          </w:p>
          <w:p w:rsidR="00F2751F" w:rsidRDefault="00F2751F">
            <w:pPr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Wartość podatku VAT wg stawki ……..%</w:t>
            </w:r>
          </w:p>
        </w:tc>
        <w:tc>
          <w:tcPr>
            <w:tcW w:w="2512" w:type="dxa"/>
            <w:shd w:val="clear" w:color="auto" w:fill="auto"/>
            <w:vAlign w:val="center"/>
          </w:tcPr>
          <w:p w:rsidR="00773DB5" w:rsidRDefault="00481458">
            <w:pPr>
              <w:spacing w:after="0" w:line="240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 zł</w:t>
            </w:r>
          </w:p>
          <w:p w:rsidR="00F2751F" w:rsidRDefault="00F2751F" w:rsidP="00F2751F">
            <w:pPr>
              <w:spacing w:after="0" w:line="240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 zł</w:t>
            </w:r>
          </w:p>
        </w:tc>
      </w:tr>
      <w:tr w:rsidR="00773DB5">
        <w:trPr>
          <w:trHeight w:val="329"/>
          <w:jc w:val="right"/>
        </w:trPr>
        <w:tc>
          <w:tcPr>
            <w:tcW w:w="6658" w:type="dxa"/>
            <w:shd w:val="clear" w:color="auto" w:fill="auto"/>
            <w:vAlign w:val="center"/>
          </w:tcPr>
          <w:p w:rsidR="00773DB5" w:rsidRDefault="00481458">
            <w:pPr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CENA OFERTY NETTO</w:t>
            </w:r>
          </w:p>
        </w:tc>
        <w:tc>
          <w:tcPr>
            <w:tcW w:w="2512" w:type="dxa"/>
            <w:shd w:val="clear" w:color="auto" w:fill="auto"/>
            <w:vAlign w:val="center"/>
          </w:tcPr>
          <w:p w:rsidR="00773DB5" w:rsidRDefault="00481458">
            <w:pPr>
              <w:spacing w:after="0" w:line="240" w:lineRule="auto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 zł</w:t>
            </w:r>
          </w:p>
        </w:tc>
      </w:tr>
    </w:tbl>
    <w:p w:rsidR="00773DB5" w:rsidRDefault="00773DB5">
      <w:pPr>
        <w:spacing w:after="0" w:line="240" w:lineRule="auto"/>
        <w:rPr>
          <w:rFonts w:ascii="Cambria" w:eastAsia="Cambria" w:hAnsi="Cambria" w:cs="Cambria"/>
        </w:rPr>
      </w:pPr>
    </w:p>
    <w:tbl>
      <w:tblPr>
        <w:tblStyle w:val="a1"/>
        <w:tblW w:w="9170" w:type="dxa"/>
        <w:jc w:val="right"/>
        <w:tblInd w:w="0" w:type="dxa"/>
        <w:tblLayout w:type="fixed"/>
        <w:tblLook w:val="0400"/>
      </w:tblPr>
      <w:tblGrid>
        <w:gridCol w:w="6658"/>
        <w:gridCol w:w="2512"/>
      </w:tblGrid>
      <w:tr w:rsidR="00773DB5">
        <w:trPr>
          <w:trHeight w:val="902"/>
          <w:jc w:val="right"/>
        </w:trPr>
        <w:tc>
          <w:tcPr>
            <w:tcW w:w="665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E2EFD9"/>
            <w:vAlign w:val="center"/>
          </w:tcPr>
          <w:p w:rsidR="00773DB5" w:rsidRDefault="00481458">
            <w:pPr>
              <w:spacing w:after="0" w:line="240" w:lineRule="auto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>GWARANCJA (liczba miesięcy)</w:t>
            </w:r>
          </w:p>
        </w:tc>
        <w:tc>
          <w:tcPr>
            <w:tcW w:w="25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2EFD9"/>
            <w:vAlign w:val="center"/>
          </w:tcPr>
          <w:p w:rsidR="00773DB5" w:rsidRDefault="00481458">
            <w:pPr>
              <w:spacing w:after="0" w:line="240" w:lineRule="auto"/>
              <w:jc w:val="right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>…………………..</w:t>
            </w:r>
          </w:p>
        </w:tc>
      </w:tr>
    </w:tbl>
    <w:p w:rsidR="00773DB5" w:rsidRDefault="004814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454" w:hanging="454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 xml:space="preserve">Składając niniejszą ofertę oświadczamy, że: </w:t>
      </w:r>
    </w:p>
    <w:p w:rsidR="00773DB5" w:rsidRDefault="0048145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021" w:hanging="454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Zapoznaliśmy się z treścią zapytania i uznajemy się za związanych określonymi w niej postanowieniami i zasadami postępowania.</w:t>
      </w:r>
    </w:p>
    <w:p w:rsidR="00773DB5" w:rsidRDefault="0048145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021" w:hanging="454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Przed złożeniem oferty, otrzymaliśmy wszelkie informacje konieczne do jej przygotowania.</w:t>
      </w:r>
    </w:p>
    <w:p w:rsidR="00773DB5" w:rsidRDefault="0048145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021" w:hanging="454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Zapoznaliśmy się z załączonymi do zapytania projektowanymi postanowieniami umowy oraz że w przypadku wybrania naszej oferty zobowiązujemy się do zawarcia umowy na tych warunkach.</w:t>
      </w:r>
    </w:p>
    <w:p w:rsidR="00773DB5" w:rsidRDefault="0048145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021" w:hanging="454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Zobowiązujemy się do zatrudnienia osób wykonujących czynności w zakresie realizacji zamówienia, na podstawie stosunku pracy oraz do przekazania zamawiającemu wykazu tych osób, na każde żądanie.</w:t>
      </w:r>
    </w:p>
    <w:p w:rsidR="00773DB5" w:rsidRDefault="0048145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021" w:hanging="454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 xml:space="preserve">Uważamy się za związanych niniejszą ofertą przez okres </w:t>
      </w:r>
      <w:r w:rsidR="00B834C2">
        <w:rPr>
          <w:rFonts w:ascii="Cambria" w:eastAsia="Cambria" w:hAnsi="Cambria" w:cs="Cambria"/>
          <w:b/>
          <w:color w:val="000000"/>
          <w:sz w:val="20"/>
          <w:szCs w:val="20"/>
        </w:rPr>
        <w:t>21</w:t>
      </w:r>
      <w:r>
        <w:rPr>
          <w:rFonts w:ascii="Cambria" w:eastAsia="Cambria" w:hAnsi="Cambria" w:cs="Cambria"/>
          <w:b/>
          <w:color w:val="000000"/>
          <w:sz w:val="20"/>
          <w:szCs w:val="20"/>
        </w:rPr>
        <w:t xml:space="preserve"> dni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 od dnia upływu terminu składania ofert.</w:t>
      </w:r>
    </w:p>
    <w:p w:rsidR="00773DB5" w:rsidRDefault="00481458">
      <w:pPr>
        <w:numPr>
          <w:ilvl w:val="1"/>
          <w:numId w:val="1"/>
        </w:numPr>
        <w:spacing w:before="120" w:after="120" w:line="240" w:lineRule="auto"/>
        <w:ind w:left="1021" w:hanging="454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Wadium w kwocie wymaganej zostało przez nas wniesione w formie: </w:t>
      </w:r>
      <w:r>
        <w:rPr>
          <w:rFonts w:ascii="Cambria" w:eastAsia="Cambria" w:hAnsi="Cambria" w:cs="Cambria"/>
          <w:b/>
          <w:sz w:val="20"/>
          <w:szCs w:val="20"/>
        </w:rPr>
        <w:t>...........................................</w:t>
      </w:r>
      <w:r w:rsidR="00F2751F">
        <w:rPr>
          <w:rFonts w:ascii="Cambria" w:eastAsia="Cambria" w:hAnsi="Cambria" w:cs="Cambria"/>
          <w:b/>
          <w:sz w:val="20"/>
          <w:szCs w:val="20"/>
        </w:rPr>
        <w:t>..........</w:t>
      </w:r>
    </w:p>
    <w:p w:rsidR="00773DB5" w:rsidRDefault="00481458">
      <w:pPr>
        <w:numPr>
          <w:ilvl w:val="2"/>
          <w:numId w:val="1"/>
        </w:numPr>
        <w:spacing w:before="120" w:after="120" w:line="240" w:lineRule="auto"/>
        <w:ind w:left="1588" w:hanging="454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Dane na potrzeby zwrotu wadium wniesionego w pieniądzu </w:t>
      </w:r>
      <w:r>
        <w:rPr>
          <w:rFonts w:ascii="Cambria" w:eastAsia="Cambria" w:hAnsi="Cambria" w:cs="Cambria"/>
          <w:i/>
          <w:sz w:val="18"/>
          <w:szCs w:val="18"/>
        </w:rPr>
        <w:t>(jeżeli dotyczy)</w:t>
      </w:r>
      <w:r>
        <w:rPr>
          <w:rFonts w:ascii="Cambria" w:eastAsia="Cambria" w:hAnsi="Cambria" w:cs="Cambria"/>
          <w:sz w:val="20"/>
          <w:szCs w:val="20"/>
        </w:rPr>
        <w:t>:</w:t>
      </w:r>
      <w:r>
        <w:rPr>
          <w:rFonts w:ascii="Cambria" w:eastAsia="Cambria" w:hAnsi="Cambria" w:cs="Cambria"/>
          <w:sz w:val="20"/>
          <w:szCs w:val="20"/>
        </w:rPr>
        <w:tab/>
      </w:r>
    </w:p>
    <w:p w:rsidR="00773DB5" w:rsidRDefault="00481458">
      <w:pPr>
        <w:spacing w:before="120" w:after="120" w:line="240" w:lineRule="auto"/>
        <w:ind w:left="1588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Właściciel konta: ...........................................................................................</w:t>
      </w:r>
    </w:p>
    <w:p w:rsidR="00773DB5" w:rsidRDefault="00481458">
      <w:pPr>
        <w:spacing w:before="120" w:after="120" w:line="240" w:lineRule="auto"/>
        <w:ind w:left="1588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Numer konta: ................................................................................................</w:t>
      </w:r>
    </w:p>
    <w:p w:rsidR="00773DB5" w:rsidRDefault="00481458">
      <w:pPr>
        <w:numPr>
          <w:ilvl w:val="2"/>
          <w:numId w:val="1"/>
        </w:numPr>
        <w:spacing w:before="120" w:after="120" w:line="240" w:lineRule="auto"/>
        <w:ind w:left="1588" w:hanging="454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Dane na potrzeby zwrotu wadium wniesionego w formie innej niż pieniądzu </w:t>
      </w:r>
      <w:r>
        <w:rPr>
          <w:rFonts w:ascii="Cambria" w:eastAsia="Cambria" w:hAnsi="Cambria" w:cs="Cambria"/>
          <w:i/>
          <w:sz w:val="18"/>
          <w:szCs w:val="18"/>
        </w:rPr>
        <w:t>(jeżeli dotyczy)</w:t>
      </w:r>
      <w:r>
        <w:rPr>
          <w:rFonts w:ascii="Cambria" w:eastAsia="Cambria" w:hAnsi="Cambria" w:cs="Cambria"/>
          <w:sz w:val="20"/>
          <w:szCs w:val="20"/>
        </w:rPr>
        <w:t>:</w:t>
      </w:r>
    </w:p>
    <w:p w:rsidR="00773DB5" w:rsidRDefault="00481458">
      <w:pPr>
        <w:spacing w:before="120" w:after="120" w:line="240" w:lineRule="auto"/>
        <w:ind w:left="1588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Gwarant/Poręczyciel: ....................................................................................</w:t>
      </w:r>
    </w:p>
    <w:p w:rsidR="00773DB5" w:rsidRDefault="00481458">
      <w:pPr>
        <w:spacing w:before="120" w:after="120" w:line="240" w:lineRule="auto"/>
        <w:ind w:left="1588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Adres email gwaranta/poręczyciela: .............................................................</w:t>
      </w:r>
    </w:p>
    <w:p w:rsidR="00773DB5" w:rsidRDefault="0048145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021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i/>
          <w:color w:val="000000"/>
          <w:sz w:val="18"/>
          <w:szCs w:val="18"/>
        </w:rPr>
        <w:t>Zamawiający dokona zwrotu wadium wniesionego w formie innej niż pieniądzu, poprzez przekazanie gwarantowi lub poręczycielowi oświadczenia o zwolnieniu wadium, przy użyciu poczty elektronicznej.</w:t>
      </w:r>
    </w:p>
    <w:p w:rsidR="00773DB5" w:rsidRDefault="0048145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021" w:hanging="454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lastRenderedPageBreak/>
        <w:t>Wypełniliśmy obowiązki informacyjne przewidziane w art. 13 lub art. 14 RODO wobec osób fizycznych, od których dane osobowe bezpośrednio lub pośrednio pozyskaliśmy w celu ubiegania się o udzielenie zamówienia publicznego w niniejszym postępowaniu.</w:t>
      </w:r>
    </w:p>
    <w:p w:rsidR="00773DB5" w:rsidRDefault="002843B1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1021"/>
        <w:jc w:val="both"/>
        <w:rPr>
          <w:del w:id="2" w:author="Lech Sikorski" w:date="2024-02-27T17:22:00Z"/>
          <w:rFonts w:ascii="Cambria" w:eastAsia="Cambria" w:hAnsi="Cambria" w:cs="Cambria"/>
          <w:i/>
          <w:color w:val="000000"/>
          <w:sz w:val="20"/>
          <w:szCs w:val="20"/>
        </w:rPr>
      </w:pPr>
      <w:sdt>
        <w:sdtPr>
          <w:tag w:val="goog_rdk_2"/>
          <w:id w:val="234006430"/>
        </w:sdtPr>
        <w:sdtContent>
          <w:sdt>
            <w:sdtPr>
              <w:tag w:val="goog_rdk_1"/>
              <w:id w:val="234006429"/>
              <w:showingPlcHdr/>
            </w:sdtPr>
            <w:sdtContent>
              <w:r w:rsidR="00117BF6">
                <w:t xml:space="preserve">     </w:t>
              </w:r>
            </w:sdtContent>
          </w:sdt>
        </w:sdtContent>
      </w:sdt>
      <w:sdt>
        <w:sdtPr>
          <w:tag w:val="goog_rdk_4"/>
          <w:id w:val="234006432"/>
        </w:sdtPr>
        <w:sdtContent>
          <w:sdt>
            <w:sdtPr>
              <w:tag w:val="goog_rdk_3"/>
              <w:id w:val="234006431"/>
              <w:showingPlcHdr/>
            </w:sdtPr>
            <w:sdtContent>
              <w:r w:rsidR="00117BF6">
                <w:t xml:space="preserve">     </w:t>
              </w:r>
            </w:sdtContent>
          </w:sdt>
        </w:sdtContent>
      </w:sdt>
    </w:p>
    <w:p w:rsidR="00773DB5" w:rsidRDefault="004814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 xml:space="preserve">W związku z tym, że niniejsza oferta składana jest przez wykonawców wspólnie ubiegających się o zamówienie </w:t>
      </w:r>
      <w:r>
        <w:rPr>
          <w:rFonts w:ascii="Cambria" w:eastAsia="Cambria" w:hAnsi="Cambria" w:cs="Cambria"/>
          <w:color w:val="000000"/>
          <w:sz w:val="18"/>
          <w:szCs w:val="18"/>
        </w:rPr>
        <w:t>(</w:t>
      </w:r>
      <w:r>
        <w:rPr>
          <w:rFonts w:ascii="Cambria" w:eastAsia="Cambria" w:hAnsi="Cambria" w:cs="Cambria"/>
          <w:i/>
          <w:color w:val="000000"/>
          <w:sz w:val="18"/>
          <w:szCs w:val="18"/>
        </w:rPr>
        <w:t>jeżeli dotyczy - w przypadku składania oferty przez grupę wykonawców, np. konsorcjum lub spółkę cywilną</w:t>
      </w:r>
      <w:r>
        <w:rPr>
          <w:rFonts w:ascii="Cambria" w:eastAsia="Cambria" w:hAnsi="Cambria" w:cs="Cambria"/>
          <w:color w:val="000000"/>
          <w:sz w:val="18"/>
          <w:szCs w:val="18"/>
        </w:rPr>
        <w:t>)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: </w:t>
      </w:r>
    </w:p>
    <w:p w:rsidR="00773DB5" w:rsidRDefault="0048145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021" w:hanging="454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Oświadczamy, że ponosimy solidarną odpowiedzialność za wykonanie przedmiotu umowy i wniesienie zabezpieczenia należytego wykonania umowy;</w:t>
      </w:r>
    </w:p>
    <w:p w:rsidR="00773DB5" w:rsidRDefault="0048145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021" w:hanging="454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Poniżej przedstawiamy, jaki zakres zamówienia wykonają poszczególni wykonawcy:</w:t>
      </w:r>
    </w:p>
    <w:tbl>
      <w:tblPr>
        <w:tblStyle w:val="a2"/>
        <w:tblW w:w="8520" w:type="dxa"/>
        <w:jc w:val="righ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233"/>
        <w:gridCol w:w="4287"/>
      </w:tblGrid>
      <w:tr w:rsidR="00773DB5">
        <w:trPr>
          <w:trHeight w:val="47"/>
          <w:jc w:val="right"/>
        </w:trPr>
        <w:tc>
          <w:tcPr>
            <w:tcW w:w="4233" w:type="dxa"/>
          </w:tcPr>
          <w:p w:rsidR="00773DB5" w:rsidRDefault="00481458">
            <w:pPr>
              <w:spacing w:after="0" w:line="240" w:lineRule="auto"/>
              <w:rPr>
                <w:rFonts w:ascii="Cambria" w:eastAsia="Cambria" w:hAnsi="Cambria" w:cs="Cambria"/>
                <w:sz w:val="18"/>
                <w:szCs w:val="18"/>
              </w:rPr>
            </w:pPr>
            <w:r>
              <w:rPr>
                <w:rFonts w:ascii="Cambria" w:eastAsia="Cambria" w:hAnsi="Cambria" w:cs="Cambria"/>
                <w:sz w:val="18"/>
                <w:szCs w:val="18"/>
              </w:rPr>
              <w:t xml:space="preserve">Nazwa wykonawcy </w:t>
            </w:r>
          </w:p>
        </w:tc>
        <w:tc>
          <w:tcPr>
            <w:tcW w:w="4287" w:type="dxa"/>
          </w:tcPr>
          <w:p w:rsidR="00773DB5" w:rsidRDefault="00481458">
            <w:pPr>
              <w:spacing w:after="0" w:line="240" w:lineRule="auto"/>
              <w:rPr>
                <w:rFonts w:ascii="Cambria" w:eastAsia="Cambria" w:hAnsi="Cambria" w:cs="Cambria"/>
                <w:sz w:val="18"/>
                <w:szCs w:val="18"/>
              </w:rPr>
            </w:pPr>
            <w:r>
              <w:rPr>
                <w:rFonts w:ascii="Cambria" w:eastAsia="Cambria" w:hAnsi="Cambria" w:cs="Cambria"/>
                <w:sz w:val="18"/>
                <w:szCs w:val="18"/>
              </w:rPr>
              <w:t>Określenie zakresu zamówienia</w:t>
            </w:r>
          </w:p>
        </w:tc>
      </w:tr>
      <w:tr w:rsidR="00773DB5">
        <w:trPr>
          <w:trHeight w:val="644"/>
          <w:jc w:val="right"/>
        </w:trPr>
        <w:tc>
          <w:tcPr>
            <w:tcW w:w="4233" w:type="dxa"/>
          </w:tcPr>
          <w:p w:rsidR="00773DB5" w:rsidRDefault="00773DB5">
            <w:pPr>
              <w:spacing w:after="0" w:line="240" w:lineRule="auto"/>
              <w:rPr>
                <w:rFonts w:ascii="Cambria" w:eastAsia="Cambria" w:hAnsi="Cambria" w:cs="Cambria"/>
                <w:b/>
                <w:sz w:val="18"/>
                <w:szCs w:val="18"/>
              </w:rPr>
            </w:pPr>
          </w:p>
        </w:tc>
        <w:tc>
          <w:tcPr>
            <w:tcW w:w="4287" w:type="dxa"/>
          </w:tcPr>
          <w:p w:rsidR="00773DB5" w:rsidRDefault="00773DB5">
            <w:pPr>
              <w:spacing w:after="0" w:line="240" w:lineRule="auto"/>
              <w:rPr>
                <w:rFonts w:ascii="Cambria" w:eastAsia="Cambria" w:hAnsi="Cambria" w:cs="Cambria"/>
                <w:b/>
                <w:sz w:val="18"/>
                <w:szCs w:val="18"/>
              </w:rPr>
            </w:pPr>
          </w:p>
        </w:tc>
      </w:tr>
      <w:tr w:rsidR="00773DB5">
        <w:trPr>
          <w:trHeight w:val="640"/>
          <w:jc w:val="right"/>
        </w:trPr>
        <w:tc>
          <w:tcPr>
            <w:tcW w:w="4233" w:type="dxa"/>
          </w:tcPr>
          <w:p w:rsidR="00773DB5" w:rsidRDefault="00773DB5">
            <w:pPr>
              <w:spacing w:after="0" w:line="240" w:lineRule="auto"/>
              <w:rPr>
                <w:rFonts w:ascii="Cambria" w:eastAsia="Cambria" w:hAnsi="Cambria" w:cs="Cambria"/>
                <w:b/>
                <w:sz w:val="18"/>
                <w:szCs w:val="18"/>
              </w:rPr>
            </w:pPr>
          </w:p>
        </w:tc>
        <w:tc>
          <w:tcPr>
            <w:tcW w:w="4287" w:type="dxa"/>
          </w:tcPr>
          <w:p w:rsidR="00773DB5" w:rsidRDefault="00773DB5">
            <w:pPr>
              <w:spacing w:after="0" w:line="240" w:lineRule="auto"/>
              <w:rPr>
                <w:rFonts w:ascii="Cambria" w:eastAsia="Cambria" w:hAnsi="Cambria" w:cs="Cambria"/>
                <w:b/>
                <w:sz w:val="18"/>
                <w:szCs w:val="18"/>
              </w:rPr>
            </w:pPr>
          </w:p>
        </w:tc>
      </w:tr>
      <w:tr w:rsidR="00773DB5">
        <w:trPr>
          <w:trHeight w:val="636"/>
          <w:jc w:val="right"/>
        </w:trPr>
        <w:tc>
          <w:tcPr>
            <w:tcW w:w="4233" w:type="dxa"/>
          </w:tcPr>
          <w:p w:rsidR="00773DB5" w:rsidRDefault="00773DB5">
            <w:pPr>
              <w:spacing w:after="0" w:line="240" w:lineRule="auto"/>
              <w:rPr>
                <w:rFonts w:ascii="Cambria" w:eastAsia="Cambria" w:hAnsi="Cambria" w:cs="Cambria"/>
                <w:b/>
                <w:sz w:val="18"/>
                <w:szCs w:val="18"/>
              </w:rPr>
            </w:pPr>
          </w:p>
        </w:tc>
        <w:tc>
          <w:tcPr>
            <w:tcW w:w="4287" w:type="dxa"/>
          </w:tcPr>
          <w:p w:rsidR="00773DB5" w:rsidRDefault="00773DB5">
            <w:pPr>
              <w:spacing w:after="0" w:line="240" w:lineRule="auto"/>
              <w:rPr>
                <w:rFonts w:ascii="Cambria" w:eastAsia="Cambria" w:hAnsi="Cambria" w:cs="Cambria"/>
                <w:b/>
                <w:sz w:val="18"/>
                <w:szCs w:val="18"/>
              </w:rPr>
            </w:pPr>
          </w:p>
        </w:tc>
      </w:tr>
    </w:tbl>
    <w:p w:rsidR="00773DB5" w:rsidRDefault="004814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357" w:hanging="357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Przewidujemy powierzenie realizacji części zamówienia następującym podwykonawcom:</w:t>
      </w:r>
    </w:p>
    <w:tbl>
      <w:tblPr>
        <w:tblStyle w:val="a3"/>
        <w:tblW w:w="9096" w:type="dxa"/>
        <w:jc w:val="righ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147"/>
        <w:gridCol w:w="3288"/>
        <w:gridCol w:w="1661"/>
      </w:tblGrid>
      <w:tr w:rsidR="00773DB5">
        <w:trPr>
          <w:trHeight w:val="339"/>
          <w:jc w:val="right"/>
        </w:trPr>
        <w:tc>
          <w:tcPr>
            <w:tcW w:w="4147" w:type="dxa"/>
          </w:tcPr>
          <w:p w:rsidR="00773DB5" w:rsidRDefault="00481458">
            <w:pPr>
              <w:spacing w:after="0" w:line="240" w:lineRule="auto"/>
              <w:rPr>
                <w:rFonts w:ascii="Cambria" w:eastAsia="Cambria" w:hAnsi="Cambria" w:cs="Cambria"/>
                <w:sz w:val="18"/>
                <w:szCs w:val="18"/>
              </w:rPr>
            </w:pPr>
            <w:r>
              <w:rPr>
                <w:rFonts w:ascii="Cambria" w:eastAsia="Cambria" w:hAnsi="Cambria" w:cs="Cambria"/>
                <w:sz w:val="18"/>
                <w:szCs w:val="18"/>
              </w:rPr>
              <w:t xml:space="preserve">Nazwa, adres i NIP podwykonawcy </w:t>
            </w:r>
          </w:p>
          <w:p w:rsidR="00773DB5" w:rsidRDefault="00481458">
            <w:pPr>
              <w:spacing w:after="0" w:line="240" w:lineRule="auto"/>
              <w:rPr>
                <w:rFonts w:ascii="Cambria" w:eastAsia="Cambria" w:hAnsi="Cambria" w:cs="Cambria"/>
                <w:i/>
                <w:sz w:val="18"/>
                <w:szCs w:val="18"/>
              </w:rPr>
            </w:pPr>
            <w:r>
              <w:rPr>
                <w:rFonts w:ascii="Cambria" w:eastAsia="Cambria" w:hAnsi="Cambria" w:cs="Cambria"/>
                <w:i/>
                <w:sz w:val="18"/>
                <w:szCs w:val="18"/>
              </w:rPr>
              <w:t>(jeżeli są znane)</w:t>
            </w:r>
          </w:p>
        </w:tc>
        <w:tc>
          <w:tcPr>
            <w:tcW w:w="3288" w:type="dxa"/>
          </w:tcPr>
          <w:p w:rsidR="00773DB5" w:rsidRDefault="00481458">
            <w:pPr>
              <w:spacing w:after="0" w:line="240" w:lineRule="auto"/>
              <w:rPr>
                <w:rFonts w:ascii="Cambria" w:eastAsia="Cambria" w:hAnsi="Cambria" w:cs="Cambria"/>
                <w:sz w:val="18"/>
                <w:szCs w:val="18"/>
              </w:rPr>
            </w:pPr>
            <w:r>
              <w:rPr>
                <w:rFonts w:ascii="Cambria" w:eastAsia="Cambria" w:hAnsi="Cambria" w:cs="Cambria"/>
                <w:sz w:val="18"/>
                <w:szCs w:val="18"/>
              </w:rPr>
              <w:t>Powierzany zakres zamówienia</w:t>
            </w:r>
          </w:p>
        </w:tc>
        <w:tc>
          <w:tcPr>
            <w:tcW w:w="1661" w:type="dxa"/>
          </w:tcPr>
          <w:p w:rsidR="00773DB5" w:rsidRDefault="00481458">
            <w:pPr>
              <w:spacing w:after="0" w:line="240" w:lineRule="auto"/>
              <w:rPr>
                <w:rFonts w:ascii="Cambria" w:eastAsia="Cambria" w:hAnsi="Cambria" w:cs="Cambria"/>
                <w:sz w:val="18"/>
                <w:szCs w:val="18"/>
              </w:rPr>
            </w:pPr>
            <w:r>
              <w:rPr>
                <w:rFonts w:ascii="Cambria" w:eastAsia="Cambria" w:hAnsi="Cambria" w:cs="Cambria"/>
                <w:sz w:val="18"/>
                <w:szCs w:val="18"/>
              </w:rPr>
              <w:t>Procentowa wartość zakresu</w:t>
            </w:r>
          </w:p>
        </w:tc>
      </w:tr>
      <w:tr w:rsidR="00773DB5">
        <w:trPr>
          <w:trHeight w:val="687"/>
          <w:jc w:val="right"/>
        </w:trPr>
        <w:tc>
          <w:tcPr>
            <w:tcW w:w="4147" w:type="dxa"/>
          </w:tcPr>
          <w:p w:rsidR="00773DB5" w:rsidRDefault="00773DB5">
            <w:pPr>
              <w:spacing w:after="0" w:line="240" w:lineRule="auto"/>
              <w:rPr>
                <w:rFonts w:ascii="Cambria" w:eastAsia="Cambria" w:hAnsi="Cambria" w:cs="Cambria"/>
                <w:b/>
                <w:sz w:val="18"/>
                <w:szCs w:val="18"/>
              </w:rPr>
            </w:pPr>
          </w:p>
        </w:tc>
        <w:tc>
          <w:tcPr>
            <w:tcW w:w="3288" w:type="dxa"/>
          </w:tcPr>
          <w:p w:rsidR="00773DB5" w:rsidRDefault="00773DB5">
            <w:pPr>
              <w:spacing w:after="0" w:line="240" w:lineRule="auto"/>
              <w:rPr>
                <w:rFonts w:ascii="Cambria" w:eastAsia="Cambria" w:hAnsi="Cambria" w:cs="Cambria"/>
                <w:b/>
                <w:sz w:val="18"/>
                <w:szCs w:val="18"/>
              </w:rPr>
            </w:pPr>
          </w:p>
        </w:tc>
        <w:tc>
          <w:tcPr>
            <w:tcW w:w="1661" w:type="dxa"/>
          </w:tcPr>
          <w:p w:rsidR="00773DB5" w:rsidRDefault="00773DB5">
            <w:pPr>
              <w:spacing w:after="0" w:line="240" w:lineRule="auto"/>
              <w:rPr>
                <w:rFonts w:ascii="Cambria" w:eastAsia="Cambria" w:hAnsi="Cambria" w:cs="Cambria"/>
                <w:b/>
                <w:sz w:val="18"/>
                <w:szCs w:val="18"/>
              </w:rPr>
            </w:pPr>
          </w:p>
        </w:tc>
      </w:tr>
      <w:tr w:rsidR="00773DB5">
        <w:trPr>
          <w:trHeight w:val="798"/>
          <w:jc w:val="right"/>
        </w:trPr>
        <w:tc>
          <w:tcPr>
            <w:tcW w:w="4147" w:type="dxa"/>
          </w:tcPr>
          <w:p w:rsidR="00773DB5" w:rsidRDefault="00773DB5">
            <w:pPr>
              <w:spacing w:after="0" w:line="240" w:lineRule="auto"/>
              <w:rPr>
                <w:rFonts w:ascii="Cambria" w:eastAsia="Cambria" w:hAnsi="Cambria" w:cs="Cambria"/>
                <w:b/>
                <w:sz w:val="18"/>
                <w:szCs w:val="18"/>
              </w:rPr>
            </w:pPr>
          </w:p>
        </w:tc>
        <w:tc>
          <w:tcPr>
            <w:tcW w:w="3288" w:type="dxa"/>
          </w:tcPr>
          <w:p w:rsidR="00773DB5" w:rsidRDefault="00773DB5">
            <w:pPr>
              <w:spacing w:after="0" w:line="240" w:lineRule="auto"/>
              <w:rPr>
                <w:rFonts w:ascii="Cambria" w:eastAsia="Cambria" w:hAnsi="Cambria" w:cs="Cambria"/>
                <w:b/>
                <w:sz w:val="18"/>
                <w:szCs w:val="18"/>
              </w:rPr>
            </w:pPr>
          </w:p>
        </w:tc>
        <w:tc>
          <w:tcPr>
            <w:tcW w:w="1661" w:type="dxa"/>
          </w:tcPr>
          <w:p w:rsidR="00773DB5" w:rsidRDefault="00773DB5">
            <w:pPr>
              <w:spacing w:after="0" w:line="240" w:lineRule="auto"/>
              <w:rPr>
                <w:rFonts w:ascii="Cambria" w:eastAsia="Cambria" w:hAnsi="Cambria" w:cs="Cambria"/>
                <w:b/>
                <w:sz w:val="18"/>
                <w:szCs w:val="18"/>
              </w:rPr>
            </w:pPr>
          </w:p>
        </w:tc>
      </w:tr>
      <w:tr w:rsidR="00773DB5">
        <w:trPr>
          <w:trHeight w:val="781"/>
          <w:jc w:val="right"/>
        </w:trPr>
        <w:tc>
          <w:tcPr>
            <w:tcW w:w="4147" w:type="dxa"/>
          </w:tcPr>
          <w:p w:rsidR="00773DB5" w:rsidRDefault="00773DB5">
            <w:pPr>
              <w:spacing w:after="0" w:line="240" w:lineRule="auto"/>
              <w:rPr>
                <w:rFonts w:ascii="Cambria" w:eastAsia="Cambria" w:hAnsi="Cambria" w:cs="Cambria"/>
                <w:b/>
                <w:sz w:val="18"/>
                <w:szCs w:val="18"/>
              </w:rPr>
            </w:pPr>
          </w:p>
        </w:tc>
        <w:tc>
          <w:tcPr>
            <w:tcW w:w="3288" w:type="dxa"/>
          </w:tcPr>
          <w:p w:rsidR="00773DB5" w:rsidRDefault="00773DB5">
            <w:pPr>
              <w:spacing w:after="0" w:line="240" w:lineRule="auto"/>
              <w:rPr>
                <w:rFonts w:ascii="Cambria" w:eastAsia="Cambria" w:hAnsi="Cambria" w:cs="Cambria"/>
                <w:b/>
                <w:sz w:val="18"/>
                <w:szCs w:val="18"/>
              </w:rPr>
            </w:pPr>
          </w:p>
        </w:tc>
        <w:tc>
          <w:tcPr>
            <w:tcW w:w="1661" w:type="dxa"/>
          </w:tcPr>
          <w:p w:rsidR="00773DB5" w:rsidRDefault="00773DB5">
            <w:pPr>
              <w:spacing w:after="0" w:line="240" w:lineRule="auto"/>
              <w:rPr>
                <w:rFonts w:ascii="Cambria" w:eastAsia="Cambria" w:hAnsi="Cambria" w:cs="Cambria"/>
                <w:b/>
                <w:sz w:val="18"/>
                <w:szCs w:val="18"/>
              </w:rPr>
            </w:pPr>
          </w:p>
        </w:tc>
      </w:tr>
    </w:tbl>
    <w:p w:rsidR="00773DB5" w:rsidRDefault="004814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454" w:hanging="454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Oświadczamy, że wszystkie informacje podane w powyższych oświadczeniach są aktualne i zgodne z prawdą oraz zostały przedstawione z pełną świadomością konsekwencji wprowadzenia zamawiającego w błąd przy przedstawianiu informacji.</w:t>
      </w:r>
    </w:p>
    <w:p w:rsidR="00773DB5" w:rsidRDefault="00773DB5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540"/>
        <w:jc w:val="both"/>
        <w:rPr>
          <w:rFonts w:ascii="Cambria" w:eastAsia="Cambria" w:hAnsi="Cambria" w:cs="Cambria"/>
          <w:color w:val="000000"/>
        </w:rPr>
      </w:pPr>
    </w:p>
    <w:p w:rsidR="00773DB5" w:rsidRDefault="00481458">
      <w:pPr>
        <w:spacing w:before="240" w:line="360" w:lineRule="auto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sz w:val="20"/>
          <w:szCs w:val="20"/>
        </w:rPr>
        <w:t xml:space="preserve">........................................ </w:t>
      </w:r>
      <w:r>
        <w:rPr>
          <w:rFonts w:ascii="Cambria" w:eastAsia="Cambria" w:hAnsi="Cambria" w:cs="Cambria"/>
          <w:i/>
          <w:sz w:val="16"/>
          <w:szCs w:val="16"/>
        </w:rPr>
        <w:t>(miejscowość),</w:t>
      </w:r>
      <w:r>
        <w:rPr>
          <w:rFonts w:ascii="Cambria" w:eastAsia="Cambria" w:hAnsi="Cambria" w:cs="Cambria"/>
          <w:i/>
          <w:sz w:val="18"/>
          <w:szCs w:val="18"/>
        </w:rPr>
        <w:t xml:space="preserve"> </w:t>
      </w:r>
      <w:r>
        <w:rPr>
          <w:rFonts w:ascii="Cambria" w:eastAsia="Cambria" w:hAnsi="Cambria" w:cs="Cambria"/>
          <w:sz w:val="20"/>
          <w:szCs w:val="20"/>
        </w:rPr>
        <w:t>dnia .......................... r.</w:t>
      </w:r>
    </w:p>
    <w:sectPr w:rsidR="00773DB5" w:rsidSect="00773DB5">
      <w:footerReference w:type="default" r:id="rId9"/>
      <w:headerReference w:type="first" r:id="rId10"/>
      <w:pgSz w:w="11906" w:h="16838"/>
      <w:pgMar w:top="1134" w:right="1134" w:bottom="1134" w:left="1134" w:header="709" w:footer="159" w:gutter="0"/>
      <w:pgNumType w:start="1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19F" w:rsidRDefault="003B719F" w:rsidP="00773DB5">
      <w:pPr>
        <w:spacing w:after="0" w:line="240" w:lineRule="auto"/>
      </w:pPr>
      <w:r>
        <w:separator/>
      </w:r>
    </w:p>
  </w:endnote>
  <w:endnote w:type="continuationSeparator" w:id="0">
    <w:p w:rsidR="003B719F" w:rsidRDefault="003B719F" w:rsidP="00773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19F" w:rsidRDefault="003B719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rial" w:eastAsia="Arial" w:hAnsi="Arial" w:cs="Arial"/>
        <w:color w:val="00000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19F" w:rsidRDefault="003B719F" w:rsidP="00773DB5">
      <w:pPr>
        <w:spacing w:after="0" w:line="240" w:lineRule="auto"/>
      </w:pPr>
      <w:r>
        <w:separator/>
      </w:r>
    </w:p>
  </w:footnote>
  <w:footnote w:type="continuationSeparator" w:id="0">
    <w:p w:rsidR="003B719F" w:rsidRDefault="003B719F" w:rsidP="00773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19F" w:rsidRDefault="003B719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E4A56"/>
    <w:multiLevelType w:val="multilevel"/>
    <w:tmpl w:val="F1BC810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C214B40"/>
    <w:multiLevelType w:val="multilevel"/>
    <w:tmpl w:val="5BE24EA6"/>
    <w:lvl w:ilvl="0">
      <w:start w:val="1"/>
      <w:numFmt w:val="decimal"/>
      <w:pStyle w:val="Bezodstpw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3DB5"/>
    <w:rsid w:val="00117BF6"/>
    <w:rsid w:val="001279F1"/>
    <w:rsid w:val="00184E48"/>
    <w:rsid w:val="002843B1"/>
    <w:rsid w:val="003B719F"/>
    <w:rsid w:val="003D5B03"/>
    <w:rsid w:val="00481458"/>
    <w:rsid w:val="00632AFB"/>
    <w:rsid w:val="006E1165"/>
    <w:rsid w:val="00726904"/>
    <w:rsid w:val="00773DB5"/>
    <w:rsid w:val="007F5BEC"/>
    <w:rsid w:val="00B834C2"/>
    <w:rsid w:val="00F27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3518"/>
    <w:rPr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"/>
    <w:next w:val="normal"/>
    <w:rsid w:val="00773DB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"/>
    <w:next w:val="normal"/>
    <w:rsid w:val="00773DB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"/>
    <w:next w:val="normal"/>
    <w:rsid w:val="00773DB5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"/>
    <w:next w:val="normal"/>
    <w:rsid w:val="00773DB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normal"/>
    <w:rsid w:val="00773DB5"/>
  </w:style>
  <w:style w:type="table" w:customStyle="1" w:styleId="TableNormal">
    <w:name w:val="Table Normal"/>
    <w:rsid w:val="00773DB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"/>
    <w:next w:val="normal"/>
    <w:rsid w:val="00773DB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2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</w:rPr>
  </w:style>
  <w:style w:type="table" w:customStyle="1" w:styleId="Tabela-Siatka1">
    <w:name w:val="Tabela - Siatka1"/>
    <w:basedOn w:val="Standardowy"/>
    <w:next w:val="Tabela-Siatka"/>
    <w:rsid w:val="002E21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rsid w:val="006011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rsid w:val="004F3C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next w:val="Tabela-Siatka"/>
    <w:rsid w:val="003554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next w:val="Tabela-Siatka"/>
    <w:rsid w:val="00F949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2">
    <w:name w:val="Tabela - Siatka32"/>
    <w:basedOn w:val="Standardowy"/>
    <w:next w:val="Tabela-Siatka"/>
    <w:rsid w:val="00F949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3">
    <w:name w:val="Tabela - Siatka33"/>
    <w:basedOn w:val="Standardowy"/>
    <w:next w:val="Tabela-Siatka"/>
    <w:rsid w:val="00F949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dtytu">
    <w:name w:val="Subtitle"/>
    <w:basedOn w:val="normal"/>
    <w:next w:val="normal"/>
    <w:rsid w:val="00773DB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73DB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773DB5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rsid w:val="00773DB5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rsid w:val="00773DB5"/>
    <w:tblPr>
      <w:tblStyleRowBandSize w:val="1"/>
      <w:tblStyleColBandSize w:val="1"/>
      <w:tblCellMar>
        <w:top w:w="28" w:type="dxa"/>
        <w:left w:w="108" w:type="dxa"/>
        <w:bottom w:w="28" w:type="dxa"/>
        <w:right w:w="108" w:type="dxa"/>
      </w:tblCellMar>
    </w:tblPr>
  </w:style>
  <w:style w:type="table" w:customStyle="1" w:styleId="a3">
    <w:basedOn w:val="TableNormal"/>
    <w:rsid w:val="00773DB5"/>
    <w:tblPr>
      <w:tblStyleRowBandSize w:val="1"/>
      <w:tblStyleColBandSize w:val="1"/>
      <w:tblCellMar>
        <w:top w:w="28" w:type="dxa"/>
        <w:left w:w="108" w:type="dxa"/>
        <w:bottom w:w="28" w:type="dxa"/>
        <w:right w:w="108" w:type="dxa"/>
      </w:tblCellMar>
    </w:tblPr>
  </w:style>
  <w:style w:type="paragraph" w:customStyle="1" w:styleId="Normalny1">
    <w:name w:val="Normalny1"/>
    <w:rsid w:val="00B834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zxmaWfVnIB9ZVmZgwOhi5F+Aaw==">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667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Lech Sikorski</dc:creator>
  <cp:lastModifiedBy>Artur Niegrzybowski</cp:lastModifiedBy>
  <cp:revision>2</cp:revision>
  <cp:lastPrinted>2024-03-25T09:30:00Z</cp:lastPrinted>
  <dcterms:created xsi:type="dcterms:W3CDTF">2024-08-29T10:47:00Z</dcterms:created>
  <dcterms:modified xsi:type="dcterms:W3CDTF">2024-08-29T10:47:00Z</dcterms:modified>
</cp:coreProperties>
</file>